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年临床执业医师《生理学》考试大纲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年临床执业医师《生理学》考试大纲已经顺利公布，请广大临床执业医师考生参考：</w:t>
      </w:r>
      <w:bookmarkStart w:id="0" w:name="_GoBack"/>
      <w:bookmarkEnd w:id="0"/>
    </w:p>
    <w:tbl>
      <w:tblPr>
        <w:tblStyle w:val="5"/>
        <w:tblW w:w="78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2600"/>
        <w:gridCol w:w="3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一、绪论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1.机体的内环境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（1）体液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（2）内环境及其稳态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2.机体生理功能的调节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（1）神经调节和体液调节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（2）反馈：负反馈和正反馈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二、细胞的基本功能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1.细胞膜的物质转运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（1）单纯扩散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（2）易化扩散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（3）主动转运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（4）膜泡运输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2.细胞的兴奋性和生物电现象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（1）静息电位和动作电位及其产生机制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（2）兴奋的触发与兴奋性：兴奋的触发；兴奋性及其周期性变化；局部电位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（3）兴奋在同一细胞上传导的机制和特点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3.骨骼肌的收缩功能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（1）骨骼肌神经-肌接头处的兴奋传递及其影响因素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（2）骨骼肌的兴奋-收缩耦联及其收缩机制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三、血液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1.血液的组成与特性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（1）血量、血液的组成、血细胞比容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（2）血液的理化特性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2.血细胞及其功能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（1）红细胞生理：红细胞的数量和形态、生理特性和功能、造血原料及其辅助因子；红细胞生成的调节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（2）白细胞生理：白细胞总数和分类计数，白细胞的生理特性及功能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（3）血小板生理：血小板的数量，血小板的生理特性及其功能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3.生理性止血、血液凝固、抗凝和纤溶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（1）生理性止血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（2）凝血因子和血液凝固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（3）抗凝和纤维蛋白溶解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4.血型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（1）血型与红细胞凝集反应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（2）AB0血型系统和Rh血型系统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（3）输血原则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四、血液循环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1.心脏的泵血功能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（1）心动周期：心动周期和心率的概念；心脏泵血的过程和机制；心音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（2）心脏泵血功能的评价：每搏输出量、每分输出量、射血分数、心指数、心脏做功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（3）影响心输出量的因素：前负荷、后负荷、心肌收缩能力和心率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（4）心力储备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2.心肌的生物电现象 和生理特性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（1）工作细胞和自律细胞的跨膜电位及其形成机制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（2）心肌的兴奋性、自动节律性和传导性和收缩性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（3）正常心电图的波形及生理意义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3.血管生理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（1）各类血管的功能特征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（2）动脉血压的形成、正常值和影响因素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（3）静脉血压：中心静脉压；静脉回心血量及其影响因素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（4）微循环的组成及作用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（5）组织液的生成和回流及其影响因素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4.心血管活动的调节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（1）神经调节：心血管神经支配；压力感受性反射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（2）体液调节：肾素-血管紧张素系统；肾上腺素和去甲肾上腺素；血管升压素；血管内皮产生的血管活性物质的功能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5.器官循环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冠脉循环的血流特点和血流量的调节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五、呼吸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1.肺通气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（1）肺通气原理：肺通气的动力和阻力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（2）基本肺容积和肺容量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（3）肺通气量与肺泡通气量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2.肺换气和组织换气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肺换气和组织换气的过程及其影响因素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3.气体在血液中的运输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（1）氧在血液中的运输：血红蛋白与氧的运输；血氧指标；氧解离曲线及其影响因素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（2）二氧化碳在血液中的运输及其影响因素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4.呼吸运动的调节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化学因素对呼吸的调节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六、消化和吸收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1.消化道平滑肌的特性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（1）一般功能特性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（2）电生理特性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2.胃肠功能的调节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（1）胃肠的神经支配及其作用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（2）胃肠激素及其作用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3.胃内消化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（1）胃液的性质、成分和作用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（2）胃液分泌的调节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（3）胃的运动：胃的容受性舒张和蠕动，胃排空及其控制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4.小肠内消化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（1）胰液及其分泌的调节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（2）胆汁及其分泌和排出的调节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（3）小肠的运动及其调节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5.大肠的功能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（1）排便反射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（2）大肠内细菌的作用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（1）小肠是吸收的主要部位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6.吸收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（2）食物中各主要成分的吸收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七、能量代谢和体温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1.能量代谢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（1）影响能量代谢的因素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（2）基础代谢率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2.体温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（1）体温的概念及其正常变动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（2）体热平衡：产热和散热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（3）体温调节：温度感受器，体温调节中枢，调节机制，调定点学说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八、尿的生成和排出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1.肾小球的滤过功能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（1）肾小球的滤过率和滤过分数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（2）影响肾小球滤过作用及其影响因素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2.肾小管与集合管的转运功能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（1）对Na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、Cl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、水、HCO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、葡萄糖和氨基酸的重吸收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（2）对H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、NH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和NH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perscript"/>
              </w:rPr>
              <w:t>+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的分泌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（3）影响肾小管和集合管功能的因素：渗透性利尿；球-管平衡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3.尿生成的调节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神经调节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体液调节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（1）基本概念和计算方法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4.血浆清除率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（2）测定意义：用以测定肾小球滤过率、血浆流量、滤过分数和肾血流量；推测肾小管的功能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5.尿的排放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（1）尿量及尿液的理化特性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（2）排尿反射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九、神经系统的功能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1.突触传递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（1）化学性突触传递的过程及其影响因素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（2）突触后电位及突触后神经元抑制或兴奋的产生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（3）中枢兴奋传播的特征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2.外周神经递质和受体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（1）乙酰胆碱及其受体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（2）去甲肾上腺素及其受体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3.神经反射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（1）反射的分类：非条件反射和条件反射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（2）反射的中枢整合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4.神经系统的感觉功能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（1）感受器的一般生理特性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（2）感觉通路中的信息编码和处理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（3）感觉传入通路：特异投射系统和非特异投射系统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（4）痛觉：躯体痛与内脏痛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5.神经系统对姿势和躯体运动的调节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（1）脊髓休克及其发生和恢复的意义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（2）脊髓对姿势的调节：骨骼肌牵张反射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（3）低位脑干对肌紧张的调节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（4）小脑的运动调节功能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（5）基底神经节的运动调节功能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（6）大脑皮层的运动调节功能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6.神经系统对内脏活动的调节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（1）交感和副交感神经系统的功能及其特征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（2）脊髓、低位脑干和下丘脑对内脏活动的调节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（1）正常脑电图的波形及其意义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7.脑电活动以及睡眠和觉醒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（2）睡眠和觉醒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8.脑的高级功能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（1）大脑皮层的语言中枢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（2）大脑皮层功能的一侧优势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  <w:t>十、内分泌</w:t>
            </w: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1.下丘脑的内分泌功能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（1）下丘脑与垂体之间的功能联系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（2）下丘脑调节肽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2.垂体的内分泌功能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（1）腺垂体和神经垂体激素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（2）生长素的生物学作用及其分泌调节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3.甲状腺激素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4.与钙、磷代谢调节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（1）甲状旁腺激素的生物学作用及其分泌调节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有关的激素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（2）降钙素的生物学作用及其分泌调节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（3）维生素D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的生物学作用及其生成调节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5.肾上腺糖皮质激素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6.胰岛素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（1）生物学作用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（2）分泌调节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十一、生殖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1.男性生殖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雄激素的生理作用及其分泌调节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2.女性生殖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（1）雌激素、孕激素的生理作用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（2）卵巢和子宫周期性变化的激素调节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392F82"/>
    <w:rsid w:val="003A6504"/>
    <w:rsid w:val="0044527B"/>
    <w:rsid w:val="005B4F8F"/>
    <w:rsid w:val="00675795"/>
    <w:rsid w:val="006A59F3"/>
    <w:rsid w:val="006F4870"/>
    <w:rsid w:val="0072159F"/>
    <w:rsid w:val="008D7066"/>
    <w:rsid w:val="008F1300"/>
    <w:rsid w:val="00A03534"/>
    <w:rsid w:val="00AD2FD7"/>
    <w:rsid w:val="00BB7089"/>
    <w:rsid w:val="00C533B1"/>
    <w:rsid w:val="00DB1B2B"/>
    <w:rsid w:val="00E04855"/>
    <w:rsid w:val="09A4697A"/>
    <w:rsid w:val="158C3DDE"/>
    <w:rsid w:val="28F93B44"/>
    <w:rsid w:val="2D773FB2"/>
    <w:rsid w:val="2FE1366F"/>
    <w:rsid w:val="41CC02AE"/>
    <w:rsid w:val="438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436</Words>
  <Characters>2491</Characters>
  <Lines>20</Lines>
  <Paragraphs>5</Paragraphs>
  <TotalTime>0</TotalTime>
  <ScaleCrop>false</ScaleCrop>
  <LinksUpToDate>false</LinksUpToDate>
  <CharactersWithSpaces>2922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2019-12-05T03:05:44Z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